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80E9E" w14:textId="77777777" w:rsidR="00870F2F" w:rsidRPr="006C6AFC" w:rsidRDefault="00151AD4" w:rsidP="00870F2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bookmarkStart w:id="0" w:name="_GoBack"/>
      <w:bookmarkEnd w:id="0"/>
      <w:r w:rsidRPr="00151AD4">
        <w:rPr>
          <w:rFonts w:ascii="Arial" w:eastAsia="Times New Roman" w:hAnsi="Arial" w:cs="Arial"/>
          <w:b/>
          <w:bCs/>
          <w:caps/>
          <w:sz w:val="48"/>
          <w:szCs w:val="20"/>
          <w:lang w:eastAsia="cs-CZ"/>
        </w:rPr>
        <w:t>Závazné funkční a technické požadavky zadavatele na prototyp</w:t>
      </w:r>
    </w:p>
    <w:p w14:paraId="2795B897" w14:textId="77777777" w:rsidR="00870F2F" w:rsidRDefault="00870F2F" w:rsidP="00870F2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  <w:r w:rsidRPr="006C6AFC">
        <w:rPr>
          <w:rFonts w:ascii="Arial" w:hAnsi="Arial" w:cs="Arial"/>
          <w:b/>
        </w:rPr>
        <w:t>na veřejnou zakázku</w:t>
      </w:r>
    </w:p>
    <w:p w14:paraId="35D72FA1" w14:textId="77777777" w:rsidR="00870F2F" w:rsidRPr="006C6AFC" w:rsidRDefault="00870F2F" w:rsidP="00870F2F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</w:rPr>
      </w:pPr>
    </w:p>
    <w:p w14:paraId="1B4B04DD" w14:textId="77777777" w:rsidR="00870F2F" w:rsidRPr="005C05BE" w:rsidRDefault="00870F2F" w:rsidP="00870F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5C05BE"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14:paraId="28064FCE" w14:textId="77777777" w:rsidR="00870F2F" w:rsidRPr="00F97D56" w:rsidRDefault="00870F2F" w:rsidP="00870F2F">
      <w:pPr>
        <w:pStyle w:val="Normln11"/>
        <w:spacing w:before="120" w:after="120" w:line="280" w:lineRule="atLeast"/>
        <w:jc w:val="center"/>
        <w:rPr>
          <w:rFonts w:cs="Arial"/>
          <w:b/>
          <w:color w:val="FF0000"/>
          <w:sz w:val="20"/>
          <w:szCs w:val="20"/>
        </w:rPr>
      </w:pPr>
    </w:p>
    <w:p w14:paraId="15304A2F" w14:textId="77777777" w:rsidR="00870F2F" w:rsidRPr="006C6AFC" w:rsidRDefault="00870F2F" w:rsidP="00870F2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zadávanou v nadlimitním otevřeném</w:t>
      </w:r>
      <w:r w:rsidRPr="006C6AFC">
        <w:rPr>
          <w:rFonts w:cs="Arial"/>
          <w:b/>
          <w:sz w:val="20"/>
          <w:szCs w:val="20"/>
        </w:rPr>
        <w:t xml:space="preserve"> řízení dle zákona č. 137/2006 Sb.,</w:t>
      </w:r>
    </w:p>
    <w:p w14:paraId="789AB753" w14:textId="77777777" w:rsidR="00870F2F" w:rsidRPr="006C6AFC" w:rsidRDefault="00870F2F" w:rsidP="00870F2F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o veřejných zakázkách, ve znění pozdějších předpisů</w:t>
      </w:r>
      <w:r w:rsidRPr="006C6AFC">
        <w:rPr>
          <w:rFonts w:cs="Arial"/>
          <w:b/>
          <w:sz w:val="20"/>
          <w:szCs w:val="20"/>
        </w:rPr>
        <w:t xml:space="preserve"> (dále jen </w:t>
      </w:r>
      <w:r>
        <w:rPr>
          <w:rFonts w:cs="Arial"/>
          <w:b/>
          <w:sz w:val="20"/>
          <w:szCs w:val="20"/>
        </w:rPr>
        <w:t>„ZVZ“</w:t>
      </w:r>
      <w:r w:rsidRPr="006C6AFC">
        <w:rPr>
          <w:rFonts w:cs="Arial"/>
          <w:b/>
          <w:sz w:val="20"/>
          <w:szCs w:val="20"/>
        </w:rPr>
        <w:t>)</w:t>
      </w:r>
    </w:p>
    <w:p w14:paraId="6277EB94" w14:textId="77777777" w:rsidR="00870F2F" w:rsidRPr="006C6AFC" w:rsidRDefault="00870F2F" w:rsidP="00870F2F">
      <w:pPr>
        <w:spacing w:before="120" w:after="120" w:line="280" w:lineRule="atLeast"/>
        <w:rPr>
          <w:rFonts w:ascii="Arial" w:hAnsi="Arial" w:cs="Arial"/>
          <w:b/>
          <w:szCs w:val="20"/>
        </w:rPr>
      </w:pPr>
    </w:p>
    <w:p w14:paraId="2D95737E" w14:textId="77777777" w:rsidR="00870F2F" w:rsidRPr="006C6AFC" w:rsidRDefault="00870F2F" w:rsidP="00870F2F">
      <w:pPr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Zadavatel</w:t>
      </w:r>
      <w:r w:rsidRPr="006C6AFC">
        <w:rPr>
          <w:rFonts w:ascii="Arial" w:hAnsi="Arial" w:cs="Arial"/>
          <w:b/>
          <w:sz w:val="20"/>
          <w:szCs w:val="20"/>
        </w:rPr>
        <w:t xml:space="preserve"> veřejné zakázky:</w:t>
      </w:r>
    </w:p>
    <w:p w14:paraId="597C83BC" w14:textId="77777777" w:rsidR="00870F2F" w:rsidRPr="006C6AFC" w:rsidRDefault="00870F2F" w:rsidP="00870F2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18D6B0C5" w14:textId="77777777" w:rsidR="00870F2F" w:rsidRPr="006C6AFC" w:rsidRDefault="00870F2F" w:rsidP="00870F2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 Na Poříčním právu </w:t>
      </w:r>
      <w:r w:rsidRPr="006C6AFC">
        <w:rPr>
          <w:rFonts w:ascii="Arial" w:hAnsi="Arial" w:cs="Arial"/>
          <w:sz w:val="20"/>
          <w:szCs w:val="20"/>
        </w:rPr>
        <w:t>376</w:t>
      </w:r>
      <w:r>
        <w:rPr>
          <w:rFonts w:ascii="Arial" w:hAnsi="Arial" w:cs="Arial"/>
          <w:sz w:val="20"/>
          <w:szCs w:val="20"/>
        </w:rPr>
        <w:t>/1</w:t>
      </w:r>
      <w:r w:rsidRPr="006C6AFC">
        <w:rPr>
          <w:rFonts w:ascii="Arial" w:hAnsi="Arial" w:cs="Arial"/>
          <w:sz w:val="20"/>
          <w:szCs w:val="20"/>
        </w:rPr>
        <w:t>, 128 01 Praha 2</w:t>
      </w:r>
    </w:p>
    <w:p w14:paraId="7F483780" w14:textId="77777777" w:rsidR="00870F2F" w:rsidRPr="006C6AFC" w:rsidRDefault="00870F2F" w:rsidP="00870F2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14:paraId="108623B6" w14:textId="77777777" w:rsidR="00870F2F" w:rsidRPr="002F5ECA" w:rsidRDefault="00870F2F" w:rsidP="00870F2F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F5ECA">
        <w:rPr>
          <w:rFonts w:ascii="Arial" w:hAnsi="Arial" w:cs="Arial"/>
          <w:sz w:val="20"/>
          <w:szCs w:val="20"/>
        </w:rPr>
        <w:t>(dále jen „</w:t>
      </w:r>
      <w:r w:rsidRPr="002F5ECA">
        <w:rPr>
          <w:rFonts w:ascii="Arial" w:hAnsi="Arial" w:cs="Arial"/>
          <w:b/>
          <w:sz w:val="20"/>
          <w:szCs w:val="20"/>
        </w:rPr>
        <w:t>zadavatel</w:t>
      </w:r>
      <w:r w:rsidRPr="002F5ECA">
        <w:rPr>
          <w:rFonts w:ascii="Arial" w:hAnsi="Arial" w:cs="Arial"/>
          <w:sz w:val="20"/>
          <w:szCs w:val="20"/>
        </w:rPr>
        <w:t>“ nebo „</w:t>
      </w:r>
      <w:r w:rsidRPr="002F5ECA">
        <w:rPr>
          <w:rFonts w:ascii="Arial" w:hAnsi="Arial" w:cs="Arial"/>
          <w:b/>
          <w:sz w:val="20"/>
          <w:szCs w:val="20"/>
        </w:rPr>
        <w:t>MPSV</w:t>
      </w:r>
      <w:r w:rsidRPr="002F5ECA">
        <w:rPr>
          <w:rFonts w:ascii="Arial" w:hAnsi="Arial" w:cs="Arial"/>
          <w:sz w:val="20"/>
          <w:szCs w:val="20"/>
        </w:rPr>
        <w:t>“)</w:t>
      </w:r>
    </w:p>
    <w:p w14:paraId="0514BA7D" w14:textId="77777777"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0F4F2C82" wp14:editId="6B6B2827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42F7D3" w14:textId="77777777"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F2A05C9" w14:textId="77777777"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7A2CC955" w14:textId="77777777"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2334AF80" w14:textId="77777777"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73D9173" w14:textId="77777777"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001BB59" w14:textId="77777777" w:rsidR="00870F2F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D7D259D" w14:textId="77777777" w:rsidR="00870F2F" w:rsidRPr="006C6AFC" w:rsidRDefault="00870F2F" w:rsidP="00870F2F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____________________________________________</w:t>
      </w:r>
    </w:p>
    <w:p w14:paraId="7518E188" w14:textId="77777777" w:rsidR="001B7699" w:rsidRPr="0065517D" w:rsidRDefault="001B7699" w:rsidP="001B7699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65517D">
        <w:rPr>
          <w:rFonts w:ascii="Arial" w:hAnsi="Arial" w:cs="Arial"/>
          <w:sz w:val="20"/>
          <w:szCs w:val="20"/>
          <w:u w:val="single"/>
        </w:rPr>
        <w:t xml:space="preserve">Osoba oprávněná </w:t>
      </w:r>
      <w:r>
        <w:rPr>
          <w:rFonts w:ascii="Arial" w:hAnsi="Arial" w:cs="Arial"/>
          <w:sz w:val="20"/>
          <w:szCs w:val="20"/>
          <w:u w:val="single"/>
        </w:rPr>
        <w:t>zastupovat</w:t>
      </w:r>
      <w:r w:rsidRPr="0065517D">
        <w:rPr>
          <w:rFonts w:ascii="Arial" w:hAnsi="Arial" w:cs="Arial"/>
          <w:sz w:val="20"/>
          <w:szCs w:val="20"/>
          <w:u w:val="single"/>
        </w:rPr>
        <w:t xml:space="preserve"> zadavatele</w:t>
      </w:r>
    </w:p>
    <w:p w14:paraId="56911504" w14:textId="77777777" w:rsidR="001B7699" w:rsidRDefault="001B7699" w:rsidP="001B7699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 xml:space="preserve">Mgr. Bc. et Bc. Robert Baxa, </w:t>
      </w:r>
    </w:p>
    <w:p w14:paraId="16E028FA" w14:textId="77777777" w:rsidR="001B7699" w:rsidRDefault="001B7699" w:rsidP="001B7699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náměstek ministryně,</w:t>
      </w:r>
    </w:p>
    <w:p w14:paraId="3090AF3A" w14:textId="77777777" w:rsidR="001B7699" w:rsidRPr="005C05BE" w:rsidRDefault="001B7699" w:rsidP="001B7699">
      <w:pPr>
        <w:tabs>
          <w:tab w:val="left" w:pos="0"/>
        </w:tabs>
        <w:spacing w:after="0" w:line="280" w:lineRule="atLeast"/>
        <w:rPr>
          <w:rFonts w:ascii="Arial" w:hAnsi="Arial" w:cs="Arial"/>
          <w:sz w:val="20"/>
          <w:szCs w:val="20"/>
        </w:rPr>
      </w:pPr>
      <w:r w:rsidRPr="005C05BE">
        <w:rPr>
          <w:rFonts w:ascii="Arial" w:hAnsi="Arial" w:cs="Arial"/>
          <w:sz w:val="20"/>
          <w:szCs w:val="20"/>
        </w:rPr>
        <w:t>náměstek pro řízení sekce informačních technologií</w:t>
      </w:r>
    </w:p>
    <w:p w14:paraId="399F0496" w14:textId="77777777" w:rsidR="00870F2F" w:rsidRPr="0065517D" w:rsidRDefault="00870F2F" w:rsidP="00870F2F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247FB108" w14:textId="77777777" w:rsidR="00870F2F" w:rsidRPr="00CE4D1E" w:rsidRDefault="00870F2F" w:rsidP="00870F2F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  <w:r w:rsidRPr="00CE4D1E">
        <w:rPr>
          <w:rFonts w:ascii="Arial" w:hAnsi="Arial" w:cs="Arial"/>
          <w:sz w:val="20"/>
          <w:szCs w:val="20"/>
          <w:u w:val="single"/>
        </w:rPr>
        <w:t xml:space="preserve">Zástupce zadavatele dle </w:t>
      </w:r>
      <w:r>
        <w:rPr>
          <w:rFonts w:ascii="Arial" w:hAnsi="Arial" w:cs="Arial"/>
          <w:sz w:val="20"/>
          <w:szCs w:val="20"/>
          <w:u w:val="single"/>
        </w:rPr>
        <w:t xml:space="preserve">ustanovení </w:t>
      </w:r>
      <w:r w:rsidRPr="00CE4D1E">
        <w:rPr>
          <w:rFonts w:ascii="Arial" w:hAnsi="Arial" w:cs="Arial"/>
          <w:sz w:val="20"/>
          <w:szCs w:val="20"/>
          <w:u w:val="single"/>
        </w:rPr>
        <w:t xml:space="preserve">§ 151 zákona (zastoupení zadavatele v řízení): </w:t>
      </w:r>
    </w:p>
    <w:p w14:paraId="51B73EC5" w14:textId="77777777" w:rsidR="000B0924" w:rsidRPr="00DE4A08" w:rsidRDefault="00870F2F" w:rsidP="00870F2F">
      <w:pPr>
        <w:spacing w:line="280" w:lineRule="atLeast"/>
        <w:jc w:val="both"/>
      </w:pPr>
      <w:r w:rsidRPr="00A04B48">
        <w:rPr>
          <w:rFonts w:ascii="Arial" w:hAnsi="Arial" w:cs="Arial"/>
          <w:sz w:val="20"/>
          <w:szCs w:val="20"/>
        </w:rPr>
        <w:t xml:space="preserve">Kontaktní osobou ve věcech souvisejících se zadáváním této veřejné zakázky je MT </w:t>
      </w:r>
      <w:proofErr w:type="spellStart"/>
      <w:r w:rsidRPr="00A04B48">
        <w:rPr>
          <w:rFonts w:ascii="Arial" w:hAnsi="Arial" w:cs="Arial"/>
          <w:sz w:val="20"/>
          <w:szCs w:val="20"/>
        </w:rPr>
        <w:t>Legal</w:t>
      </w:r>
      <w:proofErr w:type="spellEnd"/>
      <w:r w:rsidRPr="00A04B48">
        <w:rPr>
          <w:rFonts w:ascii="Arial" w:hAnsi="Arial" w:cs="Arial"/>
          <w:sz w:val="20"/>
          <w:szCs w:val="20"/>
        </w:rPr>
        <w:t xml:space="preserve"> s.r.o., advokátní kancelář, Karoliny Světlé 25, 110 00 Praha 1, e-mail: </w:t>
      </w:r>
      <w:hyperlink r:id="rId10" w:history="1"/>
      <w:hyperlink r:id="rId11" w:history="1">
        <w:r w:rsidRPr="00A04B48">
          <w:rPr>
            <w:rStyle w:val="Hypertextovodkaz"/>
            <w:sz w:val="20"/>
            <w:szCs w:val="20"/>
          </w:rPr>
          <w:t>vz@mt-legal.com</w:t>
        </w:r>
      </w:hyperlink>
      <w:r w:rsidRPr="00A04B48">
        <w:rPr>
          <w:rFonts w:ascii="Arial" w:hAnsi="Arial" w:cs="Arial"/>
          <w:sz w:val="20"/>
          <w:szCs w:val="20"/>
        </w:rPr>
        <w:t xml:space="preserve">. Kontaktní osoba zajišťuje veškerou komunikaci zadavatele s dodavateli (tím není dotčeno oprávnění statutárního orgánu či jiné pověřené osoby zadavatele) a je v souladu s </w:t>
      </w:r>
      <w:proofErr w:type="spellStart"/>
      <w:r w:rsidRPr="00A04B48">
        <w:rPr>
          <w:rFonts w:ascii="Arial" w:hAnsi="Arial" w:cs="Arial"/>
          <w:sz w:val="20"/>
          <w:szCs w:val="20"/>
        </w:rPr>
        <w:t>ust</w:t>
      </w:r>
      <w:proofErr w:type="spellEnd"/>
      <w:r w:rsidRPr="00A04B48">
        <w:rPr>
          <w:rFonts w:ascii="Arial" w:hAnsi="Arial" w:cs="Arial"/>
          <w:sz w:val="20"/>
          <w:szCs w:val="20"/>
        </w:rPr>
        <w:t xml:space="preserve">. § 151 zákona pověřena výkonem zadavatelských činností v tomto zadávacím řízení. Kontaktní osoba je pověřena také k přijímání případných námitek dodavatelů dle </w:t>
      </w:r>
      <w:proofErr w:type="spellStart"/>
      <w:r w:rsidRPr="00A04B48">
        <w:rPr>
          <w:rFonts w:ascii="Arial" w:hAnsi="Arial" w:cs="Arial"/>
          <w:sz w:val="20"/>
          <w:szCs w:val="20"/>
        </w:rPr>
        <w:t>ust</w:t>
      </w:r>
      <w:proofErr w:type="spellEnd"/>
      <w:r w:rsidRPr="00A04B48">
        <w:rPr>
          <w:rFonts w:ascii="Arial" w:hAnsi="Arial" w:cs="Arial"/>
          <w:sz w:val="20"/>
          <w:szCs w:val="20"/>
        </w:rPr>
        <w:t>. § 110 zákona.</w:t>
      </w:r>
    </w:p>
    <w:p w14:paraId="7DEFF49D" w14:textId="77777777" w:rsidR="000B0924" w:rsidRPr="00DE4A08" w:rsidRDefault="000B0924" w:rsidP="000B0924">
      <w:pPr>
        <w:rPr>
          <w:sz w:val="24"/>
          <w:szCs w:val="24"/>
        </w:rPr>
        <w:sectPr w:rsidR="000B0924" w:rsidRPr="00DE4A08" w:rsidSect="000B0924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588" w:right="1134" w:bottom="1134" w:left="1418" w:header="709" w:footer="709" w:gutter="0"/>
          <w:cols w:space="708"/>
          <w:titlePg/>
          <w:docGrid w:linePitch="360"/>
        </w:sect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343463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9881E32" w14:textId="77777777" w:rsidR="00A3691D" w:rsidRDefault="00A3691D">
          <w:pPr>
            <w:pStyle w:val="Nadpisobsahu"/>
          </w:pPr>
          <w:r>
            <w:t>Obsah</w:t>
          </w:r>
        </w:p>
        <w:p w14:paraId="75FB6B68" w14:textId="77777777" w:rsidR="00870F2F" w:rsidRDefault="00A3691D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6333021" w:history="1">
            <w:r w:rsidR="00870F2F" w:rsidRPr="00DA2023">
              <w:rPr>
                <w:rStyle w:val="Hypertextovodkaz"/>
                <w:noProof/>
              </w:rPr>
              <w:t>Katalog požadavků</w:t>
            </w:r>
            <w:r w:rsidR="00870F2F">
              <w:rPr>
                <w:noProof/>
                <w:webHidden/>
              </w:rPr>
              <w:tab/>
            </w:r>
            <w:r w:rsidR="00870F2F">
              <w:rPr>
                <w:noProof/>
                <w:webHidden/>
              </w:rPr>
              <w:fldChar w:fldCharType="begin"/>
            </w:r>
            <w:r w:rsidR="00870F2F">
              <w:rPr>
                <w:noProof/>
                <w:webHidden/>
              </w:rPr>
              <w:instrText xml:space="preserve"> PAGEREF _Toc446333021 \h </w:instrText>
            </w:r>
            <w:r w:rsidR="00870F2F">
              <w:rPr>
                <w:noProof/>
                <w:webHidden/>
              </w:rPr>
            </w:r>
            <w:r w:rsidR="00870F2F">
              <w:rPr>
                <w:noProof/>
                <w:webHidden/>
              </w:rPr>
              <w:fldChar w:fldCharType="separate"/>
            </w:r>
            <w:r w:rsidR="001B023A">
              <w:rPr>
                <w:noProof/>
                <w:webHidden/>
              </w:rPr>
              <w:t>3</w:t>
            </w:r>
            <w:r w:rsidR="00870F2F">
              <w:rPr>
                <w:noProof/>
                <w:webHidden/>
              </w:rPr>
              <w:fldChar w:fldCharType="end"/>
            </w:r>
          </w:hyperlink>
        </w:p>
        <w:p w14:paraId="49546FBD" w14:textId="77777777" w:rsidR="00870F2F" w:rsidRDefault="001B023A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6333022" w:history="1">
            <w:r w:rsidR="00870F2F" w:rsidRPr="00DA2023">
              <w:rPr>
                <w:rStyle w:val="Hypertextovodkaz"/>
                <w:noProof/>
              </w:rPr>
              <w:t>Požadavky na nabídkový prototyp</w:t>
            </w:r>
            <w:r w:rsidR="00870F2F">
              <w:rPr>
                <w:noProof/>
                <w:webHidden/>
              </w:rPr>
              <w:tab/>
            </w:r>
            <w:r w:rsidR="00870F2F">
              <w:rPr>
                <w:noProof/>
                <w:webHidden/>
              </w:rPr>
              <w:fldChar w:fldCharType="begin"/>
            </w:r>
            <w:r w:rsidR="00870F2F">
              <w:rPr>
                <w:noProof/>
                <w:webHidden/>
              </w:rPr>
              <w:instrText xml:space="preserve"> PAGEREF _Toc446333022 \h </w:instrText>
            </w:r>
            <w:r w:rsidR="00870F2F">
              <w:rPr>
                <w:noProof/>
                <w:webHidden/>
              </w:rPr>
            </w:r>
            <w:r w:rsidR="00870F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70F2F">
              <w:rPr>
                <w:noProof/>
                <w:webHidden/>
              </w:rPr>
              <w:fldChar w:fldCharType="end"/>
            </w:r>
          </w:hyperlink>
        </w:p>
        <w:p w14:paraId="474F8259" w14:textId="77777777" w:rsidR="00870F2F" w:rsidRDefault="001B023A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6333023" w:history="1">
            <w:r w:rsidR="00870F2F" w:rsidRPr="00DA2023">
              <w:rPr>
                <w:rStyle w:val="Hypertextovodkaz"/>
                <w:noProof/>
              </w:rPr>
              <w:t>Funkční požadavky</w:t>
            </w:r>
            <w:r w:rsidR="00870F2F">
              <w:rPr>
                <w:noProof/>
                <w:webHidden/>
              </w:rPr>
              <w:tab/>
            </w:r>
            <w:r w:rsidR="00870F2F">
              <w:rPr>
                <w:noProof/>
                <w:webHidden/>
              </w:rPr>
              <w:fldChar w:fldCharType="begin"/>
            </w:r>
            <w:r w:rsidR="00870F2F">
              <w:rPr>
                <w:noProof/>
                <w:webHidden/>
              </w:rPr>
              <w:instrText xml:space="preserve"> PAGEREF _Toc446333023 \h </w:instrText>
            </w:r>
            <w:r w:rsidR="00870F2F">
              <w:rPr>
                <w:noProof/>
                <w:webHidden/>
              </w:rPr>
            </w:r>
            <w:r w:rsidR="00870F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70F2F">
              <w:rPr>
                <w:noProof/>
                <w:webHidden/>
              </w:rPr>
              <w:fldChar w:fldCharType="end"/>
            </w:r>
          </w:hyperlink>
        </w:p>
        <w:p w14:paraId="50485E42" w14:textId="77777777" w:rsidR="00870F2F" w:rsidRDefault="001B023A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6333024" w:history="1">
            <w:r w:rsidR="00870F2F" w:rsidRPr="00DA2023">
              <w:rPr>
                <w:rStyle w:val="Hypertextovodkaz"/>
                <w:noProof/>
              </w:rPr>
              <w:t>Implementace a nasazení</w:t>
            </w:r>
            <w:r w:rsidR="00870F2F">
              <w:rPr>
                <w:noProof/>
                <w:webHidden/>
              </w:rPr>
              <w:tab/>
            </w:r>
            <w:r w:rsidR="00870F2F">
              <w:rPr>
                <w:noProof/>
                <w:webHidden/>
              </w:rPr>
              <w:fldChar w:fldCharType="begin"/>
            </w:r>
            <w:r w:rsidR="00870F2F">
              <w:rPr>
                <w:noProof/>
                <w:webHidden/>
              </w:rPr>
              <w:instrText xml:space="preserve"> PAGEREF _Toc446333024 \h </w:instrText>
            </w:r>
            <w:r w:rsidR="00870F2F">
              <w:rPr>
                <w:noProof/>
                <w:webHidden/>
              </w:rPr>
            </w:r>
            <w:r w:rsidR="00870F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70F2F">
              <w:rPr>
                <w:noProof/>
                <w:webHidden/>
              </w:rPr>
              <w:fldChar w:fldCharType="end"/>
            </w:r>
          </w:hyperlink>
        </w:p>
        <w:p w14:paraId="0354E039" w14:textId="77777777" w:rsidR="00870F2F" w:rsidRDefault="001B023A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6333025" w:history="1">
            <w:r w:rsidR="00870F2F" w:rsidRPr="00DA2023">
              <w:rPr>
                <w:rStyle w:val="Hypertextovodkaz"/>
                <w:noProof/>
              </w:rPr>
              <w:t>Architektura a uživatelské rozhraní</w:t>
            </w:r>
            <w:r w:rsidR="00870F2F">
              <w:rPr>
                <w:noProof/>
                <w:webHidden/>
              </w:rPr>
              <w:tab/>
            </w:r>
            <w:r w:rsidR="00870F2F">
              <w:rPr>
                <w:noProof/>
                <w:webHidden/>
              </w:rPr>
              <w:fldChar w:fldCharType="begin"/>
            </w:r>
            <w:r w:rsidR="00870F2F">
              <w:rPr>
                <w:noProof/>
                <w:webHidden/>
              </w:rPr>
              <w:instrText xml:space="preserve"> PAGEREF _Toc446333025 \h </w:instrText>
            </w:r>
            <w:r w:rsidR="00870F2F">
              <w:rPr>
                <w:noProof/>
                <w:webHidden/>
              </w:rPr>
            </w:r>
            <w:r w:rsidR="00870F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70F2F">
              <w:rPr>
                <w:noProof/>
                <w:webHidden/>
              </w:rPr>
              <w:fldChar w:fldCharType="end"/>
            </w:r>
          </w:hyperlink>
        </w:p>
        <w:p w14:paraId="6A2AA0CE" w14:textId="77777777" w:rsidR="00870F2F" w:rsidRDefault="001B023A">
          <w:pPr>
            <w:pStyle w:val="Obsah3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46333026" w:history="1">
            <w:r w:rsidR="00870F2F" w:rsidRPr="00DA2023">
              <w:rPr>
                <w:rStyle w:val="Hypertextovodkaz"/>
                <w:noProof/>
              </w:rPr>
              <w:t>Předložení nabídkového prototypu</w:t>
            </w:r>
            <w:r w:rsidR="00870F2F">
              <w:rPr>
                <w:noProof/>
                <w:webHidden/>
              </w:rPr>
              <w:tab/>
            </w:r>
            <w:r w:rsidR="00870F2F">
              <w:rPr>
                <w:noProof/>
                <w:webHidden/>
              </w:rPr>
              <w:fldChar w:fldCharType="begin"/>
            </w:r>
            <w:r w:rsidR="00870F2F">
              <w:rPr>
                <w:noProof/>
                <w:webHidden/>
              </w:rPr>
              <w:instrText xml:space="preserve"> PAGEREF _Toc446333026 \h </w:instrText>
            </w:r>
            <w:r w:rsidR="00870F2F">
              <w:rPr>
                <w:noProof/>
                <w:webHidden/>
              </w:rPr>
            </w:r>
            <w:r w:rsidR="00870F2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70F2F">
              <w:rPr>
                <w:noProof/>
                <w:webHidden/>
              </w:rPr>
              <w:fldChar w:fldCharType="end"/>
            </w:r>
          </w:hyperlink>
        </w:p>
        <w:p w14:paraId="0067DE3A" w14:textId="77777777" w:rsidR="00A3691D" w:rsidRDefault="00A3691D">
          <w:r>
            <w:rPr>
              <w:b/>
              <w:bCs/>
            </w:rPr>
            <w:fldChar w:fldCharType="end"/>
          </w:r>
        </w:p>
      </w:sdtContent>
    </w:sdt>
    <w:p w14:paraId="2BC503F4" w14:textId="77777777" w:rsidR="007E12DC" w:rsidRDefault="000B0924">
      <w:pPr>
        <w:pStyle w:val="Nadpis1"/>
        <w:rPr>
          <w:ins w:id="1" w:author="Aleš Škvor" w:date="2016-09-05T15:52:00Z"/>
        </w:rPr>
      </w:pPr>
      <w:r>
        <w:br w:type="page"/>
      </w:r>
    </w:p>
    <w:p w14:paraId="403579EA" w14:textId="77777777" w:rsidR="007E12DC" w:rsidRDefault="007E12DC" w:rsidP="007E12DC">
      <w:pPr>
        <w:pStyle w:val="Nadpis1"/>
      </w:pPr>
      <w:bookmarkStart w:id="2" w:name="_Toc446333021"/>
      <w:r>
        <w:lastRenderedPageBreak/>
        <w:t>Katalog požadavků</w:t>
      </w:r>
      <w:bookmarkEnd w:id="2"/>
    </w:p>
    <w:p w14:paraId="5E92D8CD" w14:textId="77777777" w:rsidR="00F7580A" w:rsidRDefault="007E12DC" w:rsidP="007E12DC">
      <w:pPr>
        <w:pStyle w:val="Nadpis2"/>
      </w:pPr>
      <w:bookmarkStart w:id="3" w:name="_Toc446333022"/>
      <w:r w:rsidRPr="007E12DC">
        <w:t>Požadavky na nabídkový prototyp</w:t>
      </w:r>
      <w:bookmarkEnd w:id="3"/>
    </w:p>
    <w:p w14:paraId="429425A9" w14:textId="77777777" w:rsidR="007E12DC" w:rsidRDefault="007E12DC" w:rsidP="007E12DC">
      <w:pPr>
        <w:pStyle w:val="Nadpis3"/>
      </w:pPr>
      <w:bookmarkStart w:id="4" w:name="_Toc446333023"/>
      <w:r>
        <w:t>Funkční požadavky</w:t>
      </w:r>
      <w:bookmarkEnd w:id="4"/>
    </w:p>
    <w:p w14:paraId="4875A188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70A9FBB1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3C2AFC7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3EDE492C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PR.01</w:t>
            </w:r>
            <w:proofErr w:type="gramEnd"/>
          </w:p>
        </w:tc>
      </w:tr>
      <w:tr w:rsidR="007E12DC" w:rsidRPr="007E12DC" w14:paraId="7CA022C5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429A5E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0CCF0283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Vyhledávání dokumentu</w:t>
            </w:r>
          </w:p>
        </w:tc>
      </w:tr>
      <w:tr w:rsidR="007E12DC" w:rsidRPr="007E12DC" w14:paraId="292D0B08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662CED6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37A5B78B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vyhledávání dokumentu, či spisu dle následujících parametrů:</w:t>
            </w:r>
          </w:p>
          <w:p w14:paraId="6B7F1421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evidenční číslo,      </w:t>
            </w:r>
          </w:p>
          <w:p w14:paraId="05341E84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číslo jednací,      </w:t>
            </w:r>
          </w:p>
          <w:p w14:paraId="3B83706A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název,      </w:t>
            </w:r>
          </w:p>
          <w:p w14:paraId="3C7C70C5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vlastník,      </w:t>
            </w:r>
          </w:p>
          <w:p w14:paraId="0CFEFC61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</w:t>
            </w:r>
            <w:proofErr w:type="spellStart"/>
            <w:r w:rsidRPr="007E12DC">
              <w:t>prvozpracovatel</w:t>
            </w:r>
            <w:proofErr w:type="spellEnd"/>
            <w:r w:rsidRPr="007E12DC">
              <w:t xml:space="preserve">,      </w:t>
            </w:r>
          </w:p>
          <w:p w14:paraId="2D24BB4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datum registrace,      </w:t>
            </w:r>
          </w:p>
          <w:p w14:paraId="75325D4C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datum doručení,      </w:t>
            </w:r>
          </w:p>
          <w:p w14:paraId="28323521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- expedice.</w:t>
            </w:r>
          </w:p>
        </w:tc>
      </w:tr>
    </w:tbl>
    <w:p w14:paraId="400CF5CB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23B0E2EC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C3E35F3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09A896E1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PR.02</w:t>
            </w:r>
            <w:proofErr w:type="gramEnd"/>
          </w:p>
        </w:tc>
      </w:tr>
      <w:tr w:rsidR="007E12DC" w:rsidRPr="007E12DC" w14:paraId="761F70A4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3FE3F84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5BD7853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Filtrování dokumentů</w:t>
            </w:r>
          </w:p>
        </w:tc>
      </w:tr>
      <w:tr w:rsidR="007E12DC" w:rsidRPr="007E12DC" w14:paraId="005D5184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F312A9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0C3C4CDC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filtrování dokumentů, či spisů dle data registrace, formy expedice, typu dokumentu, spisového znaku, spisové značky.</w:t>
            </w:r>
          </w:p>
        </w:tc>
      </w:tr>
    </w:tbl>
    <w:p w14:paraId="170CF445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24EE6502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703C133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1617AA56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PR.03</w:t>
            </w:r>
            <w:proofErr w:type="gramEnd"/>
          </w:p>
        </w:tc>
      </w:tr>
      <w:tr w:rsidR="007E12DC" w:rsidRPr="007E12DC" w14:paraId="20B01873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8A5C74E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3ADBE369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Příjem dokumentu</w:t>
            </w:r>
          </w:p>
        </w:tc>
      </w:tr>
      <w:tr w:rsidR="007E12DC" w:rsidRPr="007E12DC" w14:paraId="00124B8D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EA6BD6F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7DBE1400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příjem dokumentu, jeho registraci, přidělení evidenčního čísla a čísla jednacího a manipulaci na útvar a osobu ke zpracování včetně zadání nutných základních údajů při registraci, zejm. jméno odesílatele včetně adresy, název dokumentu, termín pro zpracování, způsob vyřízení, spisový a skartační znak, počty a druhy příloh</w:t>
            </w:r>
            <w:ins w:id="5" w:author="Aleš Škvor" w:date="2016-09-05T15:52:00Z">
              <w:r w:rsidRPr="007E12DC">
                <w:t>.</w:t>
              </w:r>
            </w:ins>
          </w:p>
        </w:tc>
      </w:tr>
    </w:tbl>
    <w:p w14:paraId="58E903F6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1818D40E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E49E6D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742A5C03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PR.04</w:t>
            </w:r>
            <w:proofErr w:type="gramEnd"/>
          </w:p>
        </w:tc>
      </w:tr>
      <w:tr w:rsidR="007E12DC" w:rsidRPr="007E12DC" w14:paraId="4B7C9B8A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B8BE565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10EC1209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Založení spisu</w:t>
            </w:r>
          </w:p>
        </w:tc>
      </w:tr>
      <w:tr w:rsidR="007E12DC" w:rsidRPr="007E12DC" w14:paraId="2BE2724F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667E6C9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B0D64D7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založení spisu (v případě potřeby i typového spisu), včetně přiřazení spisové značky, kódu agendy, bezpečnostní kategorie a uvede pořadové čísla dokumentů v něm obsažených.</w:t>
            </w:r>
          </w:p>
        </w:tc>
      </w:tr>
    </w:tbl>
    <w:p w14:paraId="29481140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3818B727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CCA81D7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0FE3FAC9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PR.05</w:t>
            </w:r>
            <w:proofErr w:type="gramEnd"/>
          </w:p>
        </w:tc>
      </w:tr>
      <w:tr w:rsidR="007E12DC" w:rsidRPr="007E12DC" w14:paraId="6D12AC91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7372D9C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0ADD765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referátníku</w:t>
            </w:r>
          </w:p>
        </w:tc>
      </w:tr>
      <w:tr w:rsidR="007E12DC" w:rsidRPr="007E12DC" w14:paraId="0D0C2F1D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0732E44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DC29648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vytvoření referátníku ve spisové službě</w:t>
            </w:r>
            <w:ins w:id="6" w:author="Aleš Škvor" w:date="2016-09-05T15:52:00Z">
              <w:r w:rsidRPr="007E12DC">
                <w:t>.</w:t>
              </w:r>
            </w:ins>
          </w:p>
        </w:tc>
      </w:tr>
    </w:tbl>
    <w:p w14:paraId="27781A24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50D8D17A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58FB02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lastRenderedPageBreak/>
              <w:t>Kód požadavku</w:t>
            </w:r>
          </w:p>
        </w:tc>
        <w:tc>
          <w:tcPr>
            <w:tcW w:w="6803" w:type="dxa"/>
          </w:tcPr>
          <w:p w14:paraId="34663A56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PR.06</w:t>
            </w:r>
            <w:proofErr w:type="gramEnd"/>
          </w:p>
        </w:tc>
      </w:tr>
      <w:tr w:rsidR="007E12DC" w:rsidRPr="007E12DC" w14:paraId="600AB57F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8E9262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1369E1D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kopie dokumentu</w:t>
            </w:r>
          </w:p>
        </w:tc>
      </w:tr>
      <w:tr w:rsidR="007E12DC" w:rsidRPr="007E12DC" w14:paraId="6DC1563D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5E1BDA7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10357475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vytvořit kopii dokumentu ve spisové službě pro potřeby standardního připomínkového řízení, tj. předání kopií paralelně na více útvarů/osob.</w:t>
            </w:r>
          </w:p>
        </w:tc>
      </w:tr>
    </w:tbl>
    <w:p w14:paraId="2D1642AB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300449A6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A087229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41107925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PR.07</w:t>
            </w:r>
            <w:proofErr w:type="gramEnd"/>
          </w:p>
        </w:tc>
      </w:tr>
      <w:tr w:rsidR="007E12DC" w:rsidRPr="007E12DC" w14:paraId="19F5B1FF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F8A2A8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628EC3AD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statistických sestav</w:t>
            </w:r>
          </w:p>
        </w:tc>
      </w:tr>
      <w:tr w:rsidR="007E12DC" w:rsidRPr="007E12DC" w14:paraId="7103B6FD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1BA3791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FF2646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vytvoření jednoduchých statistických sestav (nevyřízené dokumenty, rejstříky, vyřízené dokumenty v útvarech apod.) a jejich uložení v digitální podobě, včetně možnosti jejich tisku.</w:t>
            </w:r>
          </w:p>
        </w:tc>
      </w:tr>
    </w:tbl>
    <w:p w14:paraId="368FEF63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27221325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ADF7CF6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7AC9B498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PR.08</w:t>
            </w:r>
            <w:proofErr w:type="gramEnd"/>
          </w:p>
        </w:tc>
      </w:tr>
      <w:tr w:rsidR="007E12DC" w:rsidRPr="007E12DC" w14:paraId="67795CE7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14549E2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3A303BF8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Tisk</w:t>
            </w:r>
          </w:p>
        </w:tc>
      </w:tr>
      <w:tr w:rsidR="007E12DC" w:rsidRPr="007E12DC" w14:paraId="7E7953D0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5EDF285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047DA1AD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tisk:</w:t>
            </w:r>
          </w:p>
          <w:p w14:paraId="62B016A7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evidenčního štítku včetně čárového kódu, </w:t>
            </w:r>
          </w:p>
          <w:p w14:paraId="1861F656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podacího deníku, </w:t>
            </w:r>
          </w:p>
          <w:p w14:paraId="013409C7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detailu dokumentu a spisu, </w:t>
            </w:r>
          </w:p>
          <w:p w14:paraId="4467C42D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obsahu spisu, </w:t>
            </w:r>
          </w:p>
          <w:p w14:paraId="5BDDC49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spisové obálky </w:t>
            </w:r>
          </w:p>
          <w:p w14:paraId="65CCD7A2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- obsahu vyhledaných, resp. vyfiltrovaných dokumentů/spisů.</w:t>
            </w:r>
          </w:p>
        </w:tc>
      </w:tr>
    </w:tbl>
    <w:p w14:paraId="0F915D55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65412604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6B648A4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2A0D8F5A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PR.09</w:t>
            </w:r>
            <w:proofErr w:type="gramEnd"/>
          </w:p>
        </w:tc>
      </w:tr>
      <w:tr w:rsidR="007E12DC" w:rsidRPr="007E12DC" w14:paraId="3E85332A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F5C5BBF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65385E44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transakčního protokolu</w:t>
            </w:r>
          </w:p>
        </w:tc>
      </w:tr>
      <w:tr w:rsidR="007E12DC" w:rsidRPr="007E12DC" w14:paraId="16B3BD6A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708B1A5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4393C32F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vytvoření transakčního protokolu dle Vyhlášky č. 259/2012 Sb., o podrobnostech výkonu spisové služby.</w:t>
            </w:r>
          </w:p>
        </w:tc>
      </w:tr>
    </w:tbl>
    <w:p w14:paraId="08764F19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607CB21D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DC51F6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4E52FB3A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PR.10</w:t>
            </w:r>
            <w:proofErr w:type="gramEnd"/>
          </w:p>
        </w:tc>
      </w:tr>
      <w:tr w:rsidR="007E12DC" w:rsidRPr="007E12DC" w14:paraId="79E5500F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AC9FEC5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223F8530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Konverze dokumentu</w:t>
            </w:r>
          </w:p>
        </w:tc>
      </w:tr>
      <w:tr w:rsidR="007E12DC" w:rsidRPr="007E12DC" w14:paraId="30B04FE2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D3D568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652DFF84" w14:textId="62A32820" w:rsidR="007E12DC" w:rsidRPr="007E12DC" w:rsidRDefault="00FC4350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del w:id="7" w:author="Aleš Škvor" w:date="2016-09-05T15:52:00Z">
              <w:r w:rsidRPr="00FC4350">
                <w:delText>Prototyp umožní proces konverze dokumentu do PDF-A formátu, včetně přidání ověřovací doložky CzechPOINT a podepsání kvalifikovaným elektronickým podpisem.</w:delText>
              </w:r>
            </w:del>
            <w:ins w:id="8" w:author="Aleš Škvor" w:date="2016-09-05T15:52:00Z">
              <w:r w:rsidR="007E12DC" w:rsidRPr="007E12DC">
                <w:t>Požadavek byl Zadavatelem zrušen.</w:t>
              </w:r>
            </w:ins>
          </w:p>
        </w:tc>
      </w:tr>
    </w:tbl>
    <w:p w14:paraId="76F55E46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27C987EA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E2EA714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1ECC89A7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PR.11</w:t>
            </w:r>
            <w:proofErr w:type="gramEnd"/>
          </w:p>
        </w:tc>
      </w:tr>
      <w:tr w:rsidR="007E12DC" w:rsidRPr="007E12DC" w14:paraId="11D14733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96FD0F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51B11722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Stavy dokumentů</w:t>
            </w:r>
          </w:p>
        </w:tc>
      </w:tr>
      <w:tr w:rsidR="007E12DC" w:rsidRPr="007E12DC" w14:paraId="3377250D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4A52CD2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lastRenderedPageBreak/>
              <w:t>Popis</w:t>
            </w:r>
          </w:p>
        </w:tc>
        <w:tc>
          <w:tcPr>
            <w:tcW w:w="6803" w:type="dxa"/>
          </w:tcPr>
          <w:p w14:paraId="6FB53E17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Prototyp umožní zobrazit stavy dokumentů min. v rozsahu: </w:t>
            </w:r>
          </w:p>
          <w:p w14:paraId="171BF557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k převzetí,    </w:t>
            </w:r>
          </w:p>
          <w:p w14:paraId="269FBD2F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vyřizované,    </w:t>
            </w:r>
          </w:p>
          <w:p w14:paraId="59297EDA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vyřízené,    </w:t>
            </w:r>
          </w:p>
          <w:p w14:paraId="27F455AD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k podpisu,    </w:t>
            </w:r>
          </w:p>
          <w:p w14:paraId="63879793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uzavřené,    </w:t>
            </w:r>
          </w:p>
          <w:p w14:paraId="63CED86A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předáno do spisovny,    </w:t>
            </w:r>
          </w:p>
          <w:p w14:paraId="11513792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- předáno do skartačního řízení,    </w:t>
            </w:r>
          </w:p>
          <w:p w14:paraId="73CDA671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- spisy.</w:t>
            </w:r>
          </w:p>
        </w:tc>
      </w:tr>
    </w:tbl>
    <w:p w14:paraId="7CD5420E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22087B52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C54073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5EA60486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PR.12</w:t>
            </w:r>
            <w:proofErr w:type="gramEnd"/>
          </w:p>
        </w:tc>
      </w:tr>
      <w:tr w:rsidR="007E12DC" w:rsidRPr="007E12DC" w14:paraId="4099C350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A6FCF2F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6E6C021B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Termíny dokumentů</w:t>
            </w:r>
          </w:p>
        </w:tc>
      </w:tr>
      <w:tr w:rsidR="007E12DC" w:rsidRPr="007E12DC" w14:paraId="0BE49441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5E6B77E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F1A3809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Základní přehled dokumentů v prototypu uvede i termín vyřízení, zadaný při registraci, nebo později při vyřizování, včetně upozornění na jeho vypršení.</w:t>
            </w:r>
          </w:p>
        </w:tc>
      </w:tr>
    </w:tbl>
    <w:p w14:paraId="5B183311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0408C794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A6BE885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28C40BE3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PR.13</w:t>
            </w:r>
            <w:proofErr w:type="gramEnd"/>
          </w:p>
        </w:tc>
      </w:tr>
      <w:tr w:rsidR="007E12DC" w:rsidRPr="007E12DC" w14:paraId="2A15A353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FDD3083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439AF0D3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Ověření platnosti podpisu a časového razítka</w:t>
            </w:r>
          </w:p>
        </w:tc>
      </w:tr>
      <w:tr w:rsidR="007E12DC" w:rsidRPr="007E12DC" w14:paraId="78845811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B27645F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1425359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ověření platnosti podpisu a časového razítka u kvalifikovaných poskytovatelů certifikačních služeb.</w:t>
            </w:r>
          </w:p>
        </w:tc>
      </w:tr>
    </w:tbl>
    <w:p w14:paraId="0833831C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0B0919D5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B397142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25BAD1A3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proofErr w:type="gramStart"/>
            <w:r w:rsidRPr="007E12DC">
              <w:rPr>
                <w:b/>
              </w:rPr>
              <w:t>PR.14</w:t>
            </w:r>
            <w:proofErr w:type="gramEnd"/>
          </w:p>
        </w:tc>
      </w:tr>
      <w:tr w:rsidR="007E12DC" w:rsidRPr="007E12DC" w14:paraId="4B3A88FB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730BC05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23A9FC23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Vytvoření SIP balíčku</w:t>
            </w:r>
          </w:p>
        </w:tc>
      </w:tr>
      <w:tr w:rsidR="007E12DC" w:rsidRPr="007E12DC" w14:paraId="44F430D6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FA5DCD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39165E9A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Prototyp umožní vytvoření SIP balíčku dle Vyhlášky č. 259/2012 Sb., o podrobnostech výkonu spisové služby.</w:t>
            </w:r>
          </w:p>
          <w:p w14:paraId="2A3817C2" w14:textId="28474A9D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Jeho platnost bude ověřena prostřednictvím validátoru SIP na internetových stránkách Národního Archivu v Praze</w:t>
            </w:r>
            <w:del w:id="9" w:author="Aleš Škvor" w:date="2016-09-05T15:52:00Z">
              <w:r w:rsidR="00FC4350" w:rsidRPr="00FC4350">
                <w:delText>.</w:delText>
              </w:r>
            </w:del>
            <w:ins w:id="10" w:author="Aleš Škvor" w:date="2016-09-05T15:52:00Z">
              <w:r w:rsidRPr="007E12DC">
                <w:t xml:space="preserve">, a to vůči verzi vůči verzi </w:t>
              </w:r>
              <w:proofErr w:type="gramStart"/>
              <w:r w:rsidRPr="007E12DC">
                <w:t>1.0.8  SIP</w:t>
              </w:r>
              <w:proofErr w:type="gramEnd"/>
              <w:r w:rsidRPr="007E12DC">
                <w:t xml:space="preserve"> validátoru dostupného na URL adrese http://digi.nacr.cz:8080/CheckXml_1_0_8.aspx.</w:t>
              </w:r>
            </w:ins>
          </w:p>
        </w:tc>
      </w:tr>
    </w:tbl>
    <w:p w14:paraId="670266E5" w14:textId="77777777" w:rsidR="007E12DC" w:rsidRDefault="007E12DC" w:rsidP="007E12DC">
      <w:pPr>
        <w:pStyle w:val="Nadpis3"/>
      </w:pPr>
      <w:bookmarkStart w:id="11" w:name="_Toc446333024"/>
      <w:r>
        <w:t>Implementace a nasazení</w:t>
      </w:r>
      <w:bookmarkEnd w:id="11"/>
    </w:p>
    <w:p w14:paraId="62324145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4A190F0F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CFEEB5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1A97BC21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NPI001</w:t>
            </w:r>
          </w:p>
        </w:tc>
      </w:tr>
      <w:tr w:rsidR="007E12DC" w:rsidRPr="007E12DC" w14:paraId="7523AB04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E63A0D2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0F1D611F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Způsob implementace</w:t>
            </w:r>
          </w:p>
        </w:tc>
      </w:tr>
      <w:tr w:rsidR="007E12DC" w:rsidRPr="007E12DC" w14:paraId="5C5089B1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464A09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372205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Nabídkový prototyp bude implementován jako dvojice virtuálních počítačů - "klient" a "server" pro platformu Microsoft Hyper-V, kterou dodavatel disponuje.</w:t>
            </w:r>
          </w:p>
        </w:tc>
      </w:tr>
    </w:tbl>
    <w:p w14:paraId="18BF3973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7161FC40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B0BA4B3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08BA6283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NPI002</w:t>
            </w:r>
          </w:p>
        </w:tc>
      </w:tr>
      <w:tr w:rsidR="007E12DC" w:rsidRPr="007E12DC" w14:paraId="2B5C125D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7171A16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2C509B21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Server</w:t>
            </w:r>
          </w:p>
        </w:tc>
      </w:tr>
      <w:tr w:rsidR="007E12DC" w:rsidRPr="007E12DC" w14:paraId="3BFBFAD4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639374E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lastRenderedPageBreak/>
              <w:t>Popis</w:t>
            </w:r>
          </w:p>
        </w:tc>
        <w:tc>
          <w:tcPr>
            <w:tcW w:w="6803" w:type="dxa"/>
          </w:tcPr>
          <w:p w14:paraId="5C0B63A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Virtuální počítač "server" bude implementovat komponenty určené pro nasazení na centrálních serverech. Požadovaná prezentační, aplikační a databázová vrstva bude v případě prototypu nasazená společně ve virtuálním počítači serveru. Součástí musí být i serverové operační systémy a databáze, které jsou kompatibilní se zvolenou </w:t>
            </w:r>
            <w:proofErr w:type="spellStart"/>
            <w:r w:rsidRPr="007E12DC">
              <w:t>virtualizací</w:t>
            </w:r>
            <w:proofErr w:type="spellEnd"/>
            <w:r w:rsidRPr="007E12DC">
              <w:t>.</w:t>
            </w:r>
          </w:p>
        </w:tc>
      </w:tr>
    </w:tbl>
    <w:p w14:paraId="4CD27114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10DA787D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048F2D8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4999157F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NPI003</w:t>
            </w:r>
          </w:p>
        </w:tc>
      </w:tr>
      <w:tr w:rsidR="007E12DC" w:rsidRPr="007E12DC" w14:paraId="3F173E19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84D1499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301C0C79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Klient</w:t>
            </w:r>
          </w:p>
        </w:tc>
      </w:tr>
      <w:tr w:rsidR="007E12DC" w:rsidRPr="007E12DC" w14:paraId="501DDD2F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9B60B23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7D6378C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Virtuální počítač "klient" bude implementovat komponenty určené pro nasazení na klientských pracovních stanicích (PC) uživatelů systému. Požadovaný operační systém počítače "klient" je Microsoft Windows 7, </w:t>
            </w:r>
            <w:proofErr w:type="gramStart"/>
            <w:r w:rsidRPr="007E12DC">
              <w:t>64-bitová</w:t>
            </w:r>
            <w:proofErr w:type="gramEnd"/>
            <w:r w:rsidRPr="007E12DC">
              <w:t xml:space="preserve"> edice.</w:t>
            </w:r>
          </w:p>
        </w:tc>
      </w:tr>
    </w:tbl>
    <w:p w14:paraId="24BB406C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48335341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EA33BBD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17378699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NPI004</w:t>
            </w:r>
          </w:p>
        </w:tc>
      </w:tr>
      <w:tr w:rsidR="007E12DC" w:rsidRPr="007E12DC" w14:paraId="6B000A52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40DBCE0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4E13DC87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Licence</w:t>
            </w:r>
          </w:p>
        </w:tc>
      </w:tr>
      <w:tr w:rsidR="007E12DC" w:rsidRPr="007E12DC" w14:paraId="5FB349A3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B98DF7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32C2368B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Licence spojené s realizací </w:t>
            </w:r>
            <w:proofErr w:type="spellStart"/>
            <w:r w:rsidRPr="007E12DC">
              <w:t>protoypu</w:t>
            </w:r>
            <w:proofErr w:type="spellEnd"/>
            <w:r w:rsidRPr="007E12DC">
              <w:t xml:space="preserve">  a nezbytné pro hodnocení prototypu jsou zapůjčené uchazečem po celou dobu běhu zadávací lhůty. Pro potřeby prototypu lze použít testovací či vývojářské licence, pokud jejich použití nepřináší žádná omezení z hlediska funkčnosti prototypu.</w:t>
            </w:r>
          </w:p>
        </w:tc>
      </w:tr>
    </w:tbl>
    <w:p w14:paraId="7C1CD591" w14:textId="77777777" w:rsidR="007E12DC" w:rsidRDefault="007E12DC" w:rsidP="007E12DC">
      <w:pPr>
        <w:pStyle w:val="Nadpis3"/>
      </w:pPr>
      <w:bookmarkStart w:id="12" w:name="_Toc446333025"/>
      <w:r>
        <w:t>Architektura a uživatelské rozhraní</w:t>
      </w:r>
      <w:bookmarkEnd w:id="12"/>
    </w:p>
    <w:p w14:paraId="793A1655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1AC4A9C1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477A20E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3C90D192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NPA001</w:t>
            </w:r>
          </w:p>
        </w:tc>
      </w:tr>
      <w:tr w:rsidR="007E12DC" w:rsidRPr="007E12DC" w14:paraId="3C132010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5B1112E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74ECD0CC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Soulad s architekturou</w:t>
            </w:r>
          </w:p>
        </w:tc>
      </w:tr>
      <w:tr w:rsidR="007E12DC" w:rsidRPr="007E12DC" w14:paraId="08A06AF9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4C1ECB0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EA204D6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Nabídkový prototyp bude realizován v souladu s požadavky na architekturu RESSS.</w:t>
            </w:r>
          </w:p>
        </w:tc>
      </w:tr>
    </w:tbl>
    <w:p w14:paraId="0D349526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56572A6E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54A793E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051A2056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NPA002</w:t>
            </w:r>
          </w:p>
        </w:tc>
      </w:tr>
      <w:tr w:rsidR="007E12DC" w:rsidRPr="007E12DC" w14:paraId="4565ABF1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90397B9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49E08546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Soulad uživatelského rozhraní</w:t>
            </w:r>
          </w:p>
        </w:tc>
      </w:tr>
      <w:tr w:rsidR="007E12DC" w:rsidRPr="007E12DC" w14:paraId="2B19C6E3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8820A66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FD5E0B1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Nabídkový prototyp bude realizován v souladu s požadavky na uživatelské rozhraní RESSS.</w:t>
            </w:r>
          </w:p>
        </w:tc>
      </w:tr>
    </w:tbl>
    <w:p w14:paraId="16EFAB1D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77B45F4C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384374E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024A4E8E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NPA003</w:t>
            </w:r>
          </w:p>
        </w:tc>
      </w:tr>
      <w:tr w:rsidR="007E12DC" w:rsidRPr="007E12DC" w14:paraId="12502F9C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DB8CBEA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1573B0B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Intuitivnost ovládání</w:t>
            </w:r>
          </w:p>
        </w:tc>
      </w:tr>
      <w:tr w:rsidR="007E12DC" w:rsidRPr="007E12DC" w14:paraId="633FA205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93F2B32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7768E77D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Nabídkový prototyp bude realizován tak, aby umožňoval rychlé a snadné ovládání pro středně zkušeného uživatele kancelářských softwarových produktů. </w:t>
            </w:r>
          </w:p>
          <w:p w14:paraId="0E85ADCF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Spouštěcí objekty (tj. tlačítka, ikony apod.) nabídkového prototypu budou vhodně sémanticky označeny tak, aby odpovídaly záměrům následků (akcí), jež mají dle </w:t>
            </w:r>
            <w:proofErr w:type="gramStart"/>
            <w:r w:rsidRPr="007E12DC">
              <w:t>požadavků  na</w:t>
            </w:r>
            <w:proofErr w:type="gramEnd"/>
            <w:r w:rsidRPr="007E12DC">
              <w:t xml:space="preserve"> úkol nabídkového prototypu způsobit.</w:t>
            </w:r>
          </w:p>
          <w:p w14:paraId="39699A5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Prostorové a funkční uspořádání pracovní plochy a karet kontextových nabídek nabídkového prototypu bude umožňovat snadnou orientaci uživatele ve funkcionalitách nabídkového prototypu.</w:t>
            </w:r>
          </w:p>
          <w:p w14:paraId="2353DC85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Provedení celkového uživatelského rozhraní nabídkového prototypu umožní komfortní práci uživatele.</w:t>
            </w:r>
          </w:p>
        </w:tc>
      </w:tr>
    </w:tbl>
    <w:p w14:paraId="1B379381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5DC6E40E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E226EBD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lastRenderedPageBreak/>
              <w:t>Kód požadavku</w:t>
            </w:r>
          </w:p>
        </w:tc>
        <w:tc>
          <w:tcPr>
            <w:tcW w:w="6803" w:type="dxa"/>
          </w:tcPr>
          <w:p w14:paraId="49FF2F50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NPA004</w:t>
            </w:r>
          </w:p>
        </w:tc>
      </w:tr>
      <w:tr w:rsidR="007E12DC" w:rsidRPr="007E12DC" w14:paraId="2DF0D54C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227DEAE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3E967AC6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Nápověda</w:t>
            </w:r>
          </w:p>
        </w:tc>
      </w:tr>
      <w:tr w:rsidR="007E12DC" w:rsidRPr="007E12DC" w14:paraId="0128F65B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B339682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521C128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Nabídkový prototyp bude realizován tak, aby uspořádání a rozvržení nápovědy k jednotlivým funkčním prvkům nabídkového prototypu bylo pro středně zkušeného uživatele kancelářských softwarových produktů přehledné a umožňující snadnou orientaci v textu nápovědy.</w:t>
            </w:r>
          </w:p>
          <w:p w14:paraId="0AFC03C3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Obsah textu nápovědy k jednotlivým funkčním prvkům nabídkového prototypu bude obsahovat vhodně použité výrazové prostředky z hlediska možnosti jejich porozumění uživatelem.</w:t>
            </w:r>
          </w:p>
        </w:tc>
      </w:tr>
    </w:tbl>
    <w:p w14:paraId="1B7FC279" w14:textId="77777777" w:rsidR="007E12DC" w:rsidRDefault="007E12DC" w:rsidP="007E12DC">
      <w:pPr>
        <w:pStyle w:val="Nadpis3"/>
      </w:pPr>
      <w:bookmarkStart w:id="13" w:name="_Toc446333026"/>
      <w:r>
        <w:t>Předložení nabídkového prototypu</w:t>
      </w:r>
      <w:bookmarkEnd w:id="13"/>
    </w:p>
    <w:p w14:paraId="0F546564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12EECA66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3C26C9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44CD4C24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NPP001</w:t>
            </w:r>
          </w:p>
        </w:tc>
      </w:tr>
      <w:tr w:rsidR="007E12DC" w:rsidRPr="007E12DC" w14:paraId="63783A80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DD76798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7BAE296D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Předání nabídkového prototypu</w:t>
            </w:r>
          </w:p>
        </w:tc>
      </w:tr>
      <w:tr w:rsidR="007E12DC" w:rsidRPr="007E12DC" w14:paraId="160DBDCA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6691CBD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9804923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Nabídkový </w:t>
            </w:r>
            <w:proofErr w:type="spellStart"/>
            <w:r w:rsidRPr="007E12DC">
              <w:t>protyp</w:t>
            </w:r>
            <w:proofErr w:type="spellEnd"/>
            <w:r w:rsidRPr="007E12DC">
              <w:t xml:space="preserve"> bude předán na dvojici </w:t>
            </w:r>
            <w:proofErr w:type="spellStart"/>
            <w:r w:rsidRPr="007E12DC">
              <w:t>Blu-Ray</w:t>
            </w:r>
            <w:proofErr w:type="spellEnd"/>
            <w:r w:rsidRPr="007E12DC">
              <w:t xml:space="preserve"> médií typu BD-R či BD-R DL, jedno pro "server" nabídkového prototypu a jedno virtuální počítač "klient".</w:t>
            </w:r>
          </w:p>
          <w:p w14:paraId="2982B2AF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K předané dvojici médii bude předána ještě záložní (identická) kopie médií. Celkem tak budou předány čtyři kusy </w:t>
            </w:r>
            <w:proofErr w:type="spellStart"/>
            <w:r w:rsidRPr="007E12DC">
              <w:t>Blu-Ray</w:t>
            </w:r>
            <w:proofErr w:type="spellEnd"/>
            <w:r w:rsidRPr="007E12DC">
              <w:t xml:space="preserve"> médií.</w:t>
            </w:r>
          </w:p>
        </w:tc>
      </w:tr>
    </w:tbl>
    <w:p w14:paraId="2836BC89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1C25CD16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6EB988D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27484FB0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NPP002</w:t>
            </w:r>
          </w:p>
        </w:tc>
      </w:tr>
      <w:tr w:rsidR="007E12DC" w:rsidRPr="007E12DC" w14:paraId="0CD2CDDF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13976A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448A685F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Označení médií</w:t>
            </w:r>
          </w:p>
        </w:tc>
      </w:tr>
      <w:tr w:rsidR="007E12DC" w:rsidRPr="007E12DC" w14:paraId="7A9AF6BF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E3090D2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78309397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 xml:space="preserve">Jednotlivá </w:t>
            </w:r>
            <w:proofErr w:type="spellStart"/>
            <w:r w:rsidRPr="007E12DC">
              <w:t>Blu-Ray</w:t>
            </w:r>
            <w:proofErr w:type="spellEnd"/>
            <w:r w:rsidRPr="007E12DC">
              <w:t xml:space="preserve"> média budou označena popisem </w:t>
            </w:r>
            <w:proofErr w:type="spellStart"/>
            <w:r w:rsidRPr="007E12DC">
              <w:t>permanetním</w:t>
            </w:r>
            <w:proofErr w:type="spellEnd"/>
            <w:r w:rsidRPr="007E12DC">
              <w:t xml:space="preserve"> značkovačem či polepkou a to takto: "Server - originál", "Server - kopie", "Klient - originál", "Klient-kopie".</w:t>
            </w:r>
          </w:p>
        </w:tc>
      </w:tr>
    </w:tbl>
    <w:p w14:paraId="25F8F6FF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7DA7FF98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5B2866FB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38039CED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NPP003</w:t>
            </w:r>
          </w:p>
        </w:tc>
      </w:tr>
      <w:tr w:rsidR="007E12DC" w:rsidRPr="007E12DC" w14:paraId="3BE5B14E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1055FB5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36357567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Obsah médií "server"</w:t>
            </w:r>
          </w:p>
        </w:tc>
      </w:tr>
      <w:tr w:rsidR="007E12DC" w:rsidRPr="007E12DC" w14:paraId="09CF6B5F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5CFE2B6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4339571A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Média "Server - originál" a "Server - kopie" budou identická a budou obsahovat kopii virtuálního počítače "server" v adresáři "VM" a instalační a provozní dokumentaci nabídkového prototypu ve formátu PDF uloženou v adresáři "Doc". Adresáře "VM" a "Doc" budou umístění v kořenovém adresáři média.</w:t>
            </w:r>
          </w:p>
        </w:tc>
      </w:tr>
    </w:tbl>
    <w:p w14:paraId="7556D6B4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3CD3134C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F77A444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4BE57555" w14:textId="77777777" w:rsidR="007E12DC" w:rsidRPr="007E12DC" w:rsidRDefault="007E12DC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NPP004</w:t>
            </w:r>
          </w:p>
        </w:tc>
      </w:tr>
      <w:tr w:rsidR="007E12DC" w:rsidRPr="007E12DC" w14:paraId="5AE5F63B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8982726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50229CCB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Obsah médií "klient"</w:t>
            </w:r>
          </w:p>
        </w:tc>
      </w:tr>
      <w:tr w:rsidR="007E12DC" w:rsidRPr="007E12DC" w14:paraId="3485901A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3241125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59B29EDE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Média "Klient - originál" a "Klient - kopie" budou identická a budou obsahovat kopii virtuálního počítače "klient" v adresáři "VM" a uživatelskou dokumentaci nabídkového prototypu ve formátu PDF uloženou v adresáři "Doc". Adresáře "VM" a "Doc" budou umístění v kořenovém adresáři média.</w:t>
            </w:r>
          </w:p>
        </w:tc>
      </w:tr>
    </w:tbl>
    <w:p w14:paraId="02F60D0A" w14:textId="77777777" w:rsidR="007E12DC" w:rsidRDefault="007E12DC" w:rsidP="007E12DC"/>
    <w:tbl>
      <w:tblPr>
        <w:tblStyle w:val="EARTable"/>
        <w:tblW w:w="0" w:type="auto"/>
        <w:tblLook w:val="04A0" w:firstRow="1" w:lastRow="0" w:firstColumn="1" w:lastColumn="0" w:noHBand="0" w:noVBand="1"/>
      </w:tblPr>
      <w:tblGrid>
        <w:gridCol w:w="1701"/>
        <w:gridCol w:w="6803"/>
      </w:tblGrid>
      <w:tr w:rsidR="007E12DC" w:rsidRPr="007E12DC" w14:paraId="432640F2" w14:textId="77777777" w:rsidTr="007E12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345EF912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Kód požadavku</w:t>
            </w:r>
          </w:p>
        </w:tc>
        <w:tc>
          <w:tcPr>
            <w:tcW w:w="6803" w:type="dxa"/>
          </w:tcPr>
          <w:p w14:paraId="3A860979" w14:textId="52062D98" w:rsidR="007E12DC" w:rsidRPr="007E12DC" w:rsidRDefault="00FC4350" w:rsidP="007E12DC">
            <w:pPr>
              <w:pStyle w:val="EARSmall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del w:id="14" w:author="Aleš Škvor" w:date="2016-09-05T15:52:00Z">
              <w:r w:rsidRPr="00FC4350">
                <w:rPr>
                  <w:b/>
                </w:rPr>
                <w:delText>NPP006</w:delText>
              </w:r>
            </w:del>
            <w:ins w:id="15" w:author="Aleš Škvor" w:date="2016-09-05T15:52:00Z">
              <w:r w:rsidR="007E12DC" w:rsidRPr="007E12DC">
                <w:rPr>
                  <w:b/>
                </w:rPr>
                <w:t>NPP005</w:t>
              </w:r>
            </w:ins>
          </w:p>
        </w:tc>
      </w:tr>
      <w:tr w:rsidR="007E12DC" w:rsidRPr="007E12DC" w14:paraId="07487FFE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2D966386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Název</w:t>
            </w:r>
          </w:p>
        </w:tc>
        <w:tc>
          <w:tcPr>
            <w:tcW w:w="6803" w:type="dxa"/>
          </w:tcPr>
          <w:p w14:paraId="7D74DCD3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7E12DC">
              <w:rPr>
                <w:b/>
              </w:rPr>
              <w:t>Dokumentace</w:t>
            </w:r>
          </w:p>
        </w:tc>
      </w:tr>
      <w:tr w:rsidR="007E12DC" w:rsidRPr="007E12DC" w14:paraId="5BE77042" w14:textId="77777777" w:rsidTr="007E12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362F823" w14:textId="77777777" w:rsidR="007E12DC" w:rsidRPr="007E12DC" w:rsidRDefault="007E12DC" w:rsidP="007E12DC">
            <w:pPr>
              <w:pStyle w:val="EARSmall"/>
              <w:rPr>
                <w:b/>
              </w:rPr>
            </w:pPr>
            <w:r w:rsidRPr="007E12DC">
              <w:rPr>
                <w:b/>
              </w:rPr>
              <w:t>Popis</w:t>
            </w:r>
          </w:p>
        </w:tc>
        <w:tc>
          <w:tcPr>
            <w:tcW w:w="6803" w:type="dxa"/>
          </w:tcPr>
          <w:p w14:paraId="06D6076C" w14:textId="77777777" w:rsidR="007E12DC" w:rsidRPr="007E12DC" w:rsidRDefault="007E12DC" w:rsidP="007E12DC">
            <w:pPr>
              <w:pStyle w:val="EARSmal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E12DC">
              <w:t>Součástí prototypu bude dodání instalační dokumentace prototypu.</w:t>
            </w:r>
          </w:p>
        </w:tc>
      </w:tr>
    </w:tbl>
    <w:p w14:paraId="58CA6C64" w14:textId="521001C6" w:rsidR="007E12DC" w:rsidRPr="007E12DC" w:rsidRDefault="00A144D3" w:rsidP="007E12DC">
      <w:del w:id="16" w:author="Aleš Škvor" w:date="2016-09-05T15:52:00Z">
        <w:r>
          <w:delText xml:space="preserve"> </w:delText>
        </w:r>
      </w:del>
    </w:p>
    <w:sectPr w:rsidR="007E12DC" w:rsidRPr="007E1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D3E398" w14:textId="77777777" w:rsidR="00181DA7" w:rsidRDefault="00181DA7" w:rsidP="00A3691D">
      <w:pPr>
        <w:spacing w:after="0" w:line="240" w:lineRule="auto"/>
      </w:pPr>
      <w:r>
        <w:separator/>
      </w:r>
    </w:p>
  </w:endnote>
  <w:endnote w:type="continuationSeparator" w:id="0">
    <w:p w14:paraId="2AA911C5" w14:textId="77777777" w:rsidR="00181DA7" w:rsidRDefault="00181DA7" w:rsidP="00A3691D">
      <w:pPr>
        <w:spacing w:after="0" w:line="240" w:lineRule="auto"/>
      </w:pPr>
      <w:r>
        <w:continuationSeparator/>
      </w:r>
    </w:p>
  </w:endnote>
  <w:endnote w:type="continuationNotice" w:id="1">
    <w:p w14:paraId="42FD426B" w14:textId="77777777" w:rsidR="00181DA7" w:rsidRDefault="00181D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75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D1F0D" w14:textId="77777777" w:rsidR="00F7580A" w:rsidRDefault="00F7580A" w:rsidP="000B0924">
    <w:pPr>
      <w:pStyle w:val="Zpat"/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B023A">
      <w:rPr>
        <w:noProof/>
      </w:rPr>
      <w:t>7</w:t>
    </w:r>
    <w:r>
      <w:rPr>
        <w:noProof/>
      </w:rPr>
      <w:fldChar w:fldCharType="end"/>
    </w:r>
    <w:r>
      <w:t>/</w:t>
    </w:r>
    <w:r w:rsidR="001B023A">
      <w:fldChar w:fldCharType="begin"/>
    </w:r>
    <w:r w:rsidR="001B023A">
      <w:instrText xml:space="preserve"> NUMPAGES   \* MERGEFORMAT </w:instrText>
    </w:r>
    <w:r w:rsidR="001B023A">
      <w:fldChar w:fldCharType="separate"/>
    </w:r>
    <w:r w:rsidR="001B023A">
      <w:rPr>
        <w:noProof/>
      </w:rPr>
      <w:t>7</w:t>
    </w:r>
    <w:r w:rsidR="001B023A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7509415"/>
      <w:docPartObj>
        <w:docPartGallery w:val="Page Numbers (Bottom of Page)"/>
        <w:docPartUnique/>
      </w:docPartObj>
    </w:sdtPr>
    <w:sdtEndPr/>
    <w:sdtContent>
      <w:p w14:paraId="47DC4EB9" w14:textId="77777777" w:rsidR="00F7580A" w:rsidRDefault="001B023A">
        <w:pPr>
          <w:pStyle w:val="Zpat"/>
          <w:jc w:val="center"/>
        </w:pPr>
      </w:p>
    </w:sdtContent>
  </w:sdt>
  <w:p w14:paraId="69C4D902" w14:textId="77777777" w:rsidR="00F7580A" w:rsidRPr="00A3691D" w:rsidRDefault="00F7580A" w:rsidP="00A3691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421BD9" w14:textId="77777777" w:rsidR="00181DA7" w:rsidRDefault="00181DA7" w:rsidP="00A3691D">
      <w:pPr>
        <w:spacing w:after="0" w:line="240" w:lineRule="auto"/>
      </w:pPr>
      <w:r>
        <w:separator/>
      </w:r>
    </w:p>
  </w:footnote>
  <w:footnote w:type="continuationSeparator" w:id="0">
    <w:p w14:paraId="795FEF24" w14:textId="77777777" w:rsidR="00181DA7" w:rsidRDefault="00181DA7" w:rsidP="00A3691D">
      <w:pPr>
        <w:spacing w:after="0" w:line="240" w:lineRule="auto"/>
      </w:pPr>
      <w:r>
        <w:continuationSeparator/>
      </w:r>
    </w:p>
  </w:footnote>
  <w:footnote w:type="continuationNotice" w:id="1">
    <w:p w14:paraId="1B08C53C" w14:textId="77777777" w:rsidR="00181DA7" w:rsidRDefault="00181DA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DE7A0" w14:textId="77777777" w:rsidR="00915252" w:rsidRDefault="0091525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85B4D4" w14:textId="77777777" w:rsidR="00E5067D" w:rsidRPr="00E0534D" w:rsidRDefault="00E5067D" w:rsidP="00E5067D">
    <w:pPr>
      <w:pStyle w:val="Zhlav"/>
      <w:tabs>
        <w:tab w:val="clear" w:pos="4536"/>
        <w:tab w:val="clear" w:pos="9072"/>
        <w:tab w:val="left" w:pos="6820"/>
      </w:tabs>
      <w:rPr>
        <w:sz w:val="20"/>
      </w:rPr>
    </w:pPr>
    <w:r w:rsidRPr="00E14591">
      <w:rPr>
        <w:rFonts w:ascii="Arial" w:hAnsi="Arial" w:cs="Arial"/>
        <w:sz w:val="20"/>
      </w:rPr>
      <w:t>Příloha</w:t>
    </w:r>
    <w:r>
      <w:rPr>
        <w:rFonts w:ascii="Arial" w:hAnsi="Arial" w:cs="Arial"/>
        <w:sz w:val="20"/>
      </w:rPr>
      <w:t xml:space="preserve"> zadávací dokumentace</w:t>
    </w:r>
    <w:r w:rsidRPr="00E14591">
      <w:rPr>
        <w:rFonts w:ascii="Arial" w:hAnsi="Arial" w:cs="Arial"/>
        <w:sz w:val="20"/>
      </w:rPr>
      <w:t xml:space="preserve"> č.</w:t>
    </w:r>
    <w:r>
      <w:rPr>
        <w:rFonts w:ascii="Arial" w:hAnsi="Arial" w:cs="Arial"/>
        <w:sz w:val="20"/>
      </w:rPr>
      <w:t xml:space="preserve"> </w:t>
    </w:r>
    <w:proofErr w:type="gramStart"/>
    <w:r>
      <w:rPr>
        <w:rFonts w:ascii="Arial" w:hAnsi="Arial" w:cs="Arial"/>
        <w:sz w:val="20"/>
      </w:rPr>
      <w:t>10</w:t>
    </w:r>
    <w:r w:rsidRPr="00E14591">
      <w:rPr>
        <w:rFonts w:ascii="Arial" w:hAnsi="Arial" w:cs="Arial"/>
        <w:sz w:val="20"/>
      </w:rPr>
      <w:t xml:space="preserve"> </w:t>
    </w:r>
    <w:r>
      <w:rPr>
        <w:rFonts w:ascii="Arial" w:hAnsi="Arial" w:cs="Arial"/>
        <w:sz w:val="20"/>
      </w:rPr>
      <w:t xml:space="preserve"> – Závazné</w:t>
    </w:r>
    <w:proofErr w:type="gramEnd"/>
    <w:r>
      <w:rPr>
        <w:rFonts w:ascii="Arial" w:hAnsi="Arial" w:cs="Arial"/>
        <w:sz w:val="20"/>
      </w:rPr>
      <w:t xml:space="preserve"> funkční a technické požadavky zadavatele na prototyp</w:t>
    </w:r>
  </w:p>
  <w:p w14:paraId="4C771151" w14:textId="77777777" w:rsidR="00E5067D" w:rsidRDefault="00E5067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924"/>
    <w:rsid w:val="000B0924"/>
    <w:rsid w:val="000B7ECF"/>
    <w:rsid w:val="000D38FD"/>
    <w:rsid w:val="001341A1"/>
    <w:rsid w:val="00151AD4"/>
    <w:rsid w:val="00181DA7"/>
    <w:rsid w:val="001B023A"/>
    <w:rsid w:val="001B7699"/>
    <w:rsid w:val="003726D3"/>
    <w:rsid w:val="003D1010"/>
    <w:rsid w:val="004A7DE6"/>
    <w:rsid w:val="004E6FC0"/>
    <w:rsid w:val="004F70CE"/>
    <w:rsid w:val="00660558"/>
    <w:rsid w:val="006E7515"/>
    <w:rsid w:val="007512D7"/>
    <w:rsid w:val="007A515E"/>
    <w:rsid w:val="007E12DC"/>
    <w:rsid w:val="008131EA"/>
    <w:rsid w:val="00870F2F"/>
    <w:rsid w:val="008A16F3"/>
    <w:rsid w:val="008A1D1A"/>
    <w:rsid w:val="00915252"/>
    <w:rsid w:val="00A07313"/>
    <w:rsid w:val="00A144D3"/>
    <w:rsid w:val="00A3691D"/>
    <w:rsid w:val="00BA6D77"/>
    <w:rsid w:val="00BC0E9B"/>
    <w:rsid w:val="00C51100"/>
    <w:rsid w:val="00D56671"/>
    <w:rsid w:val="00D93D1E"/>
    <w:rsid w:val="00DF510C"/>
    <w:rsid w:val="00E5067D"/>
    <w:rsid w:val="00E76EA3"/>
    <w:rsid w:val="00E91528"/>
    <w:rsid w:val="00F7580A"/>
    <w:rsid w:val="00FC4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870F2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870F2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769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1525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B09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B09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B09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B092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B092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0B092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B092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0B092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Mkatabulky">
    <w:name w:val="Table Grid"/>
    <w:basedOn w:val="Normlntabulka"/>
    <w:uiPriority w:val="39"/>
    <w:rsid w:val="000B0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ARSmall">
    <w:name w:val="EAR Small"/>
    <w:basedOn w:val="Normln"/>
    <w:next w:val="Normln"/>
    <w:link w:val="EARSmallChar"/>
    <w:rsid w:val="000B0924"/>
    <w:pPr>
      <w:spacing w:before="120" w:after="60" w:line="240" w:lineRule="auto"/>
    </w:pPr>
    <w:rPr>
      <w:rFonts w:ascii="Arial" w:hAnsi="Arial" w:cs="Arial"/>
      <w:sz w:val="18"/>
    </w:rPr>
  </w:style>
  <w:style w:type="character" w:customStyle="1" w:styleId="EARSmallChar">
    <w:name w:val="EAR Small Char"/>
    <w:basedOn w:val="Standardnpsmoodstavce"/>
    <w:link w:val="EARSmall"/>
    <w:rsid w:val="000B0924"/>
    <w:rPr>
      <w:rFonts w:ascii="Arial" w:hAnsi="Arial" w:cs="Arial"/>
      <w:sz w:val="18"/>
    </w:rPr>
  </w:style>
  <w:style w:type="table" w:customStyle="1" w:styleId="EARTable">
    <w:name w:val="EAR Table"/>
    <w:basedOn w:val="Normlntabulka"/>
    <w:rsid w:val="000B0924"/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shd w:val="clear" w:color="auto" w:fill="auto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  <w:tblStylePr w:type="firstCol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character" w:customStyle="1" w:styleId="Nadpis3Char">
    <w:name w:val="Nadpis 3 Char"/>
    <w:basedOn w:val="Standardnpsmoodstavce"/>
    <w:link w:val="Nadpis3"/>
    <w:uiPriority w:val="9"/>
    <w:rsid w:val="000B09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0B0924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rsid w:val="000B092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rsid w:val="000B0924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0B092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Zpat">
    <w:name w:val="footer"/>
    <w:basedOn w:val="Normln"/>
    <w:link w:val="ZpatChar"/>
    <w:uiPriority w:val="99"/>
    <w:unhideWhenUsed/>
    <w:rsid w:val="000B09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0924"/>
  </w:style>
  <w:style w:type="paragraph" w:styleId="Nzev">
    <w:name w:val="Title"/>
    <w:basedOn w:val="Normln"/>
    <w:next w:val="Normln"/>
    <w:link w:val="NzevChar"/>
    <w:uiPriority w:val="10"/>
    <w:qFormat/>
    <w:rsid w:val="000B0924"/>
    <w:pPr>
      <w:suppressAutoHyphens/>
      <w:spacing w:after="300" w:line="100" w:lineRule="atLeast"/>
      <w:jc w:val="center"/>
    </w:pPr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character" w:customStyle="1" w:styleId="NzevChar">
    <w:name w:val="Název Char"/>
    <w:basedOn w:val="Standardnpsmoodstavce"/>
    <w:link w:val="Nzev"/>
    <w:uiPriority w:val="10"/>
    <w:rsid w:val="000B0924"/>
    <w:rPr>
      <w:rFonts w:ascii="Calibri" w:eastAsia="SimSun" w:hAnsi="Calibri" w:cs="font75"/>
      <w:b/>
      <w:bCs/>
      <w:color w:val="17365D"/>
      <w:spacing w:val="5"/>
      <w:kern w:val="1"/>
      <w:sz w:val="52"/>
      <w:szCs w:val="52"/>
      <w:lang w:eastAsia="hi-IN" w:bidi="hi-IN"/>
    </w:rPr>
  </w:style>
  <w:style w:type="paragraph" w:styleId="Nadpisobsahu">
    <w:name w:val="TOC Heading"/>
    <w:basedOn w:val="Nadpis1"/>
    <w:next w:val="Normln"/>
    <w:uiPriority w:val="39"/>
    <w:unhideWhenUsed/>
    <w:qFormat/>
    <w:rsid w:val="00A3691D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3691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3691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3691D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3691D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36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691D"/>
  </w:style>
  <w:style w:type="paragraph" w:customStyle="1" w:styleId="NZEV0">
    <w:name w:val="NÁZEV"/>
    <w:basedOn w:val="Obsah1"/>
    <w:rsid w:val="00870F2F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540" w:hanging="540"/>
      <w:jc w:val="center"/>
    </w:pPr>
    <w:rPr>
      <w:rFonts w:ascii="Arial" w:eastAsia="Times New Roman" w:hAnsi="Arial" w:cs="Times New Roman"/>
      <w:b/>
      <w:bCs/>
      <w:caps/>
      <w:sz w:val="48"/>
      <w:szCs w:val="20"/>
      <w:lang w:eastAsia="cs-CZ"/>
    </w:rPr>
  </w:style>
  <w:style w:type="paragraph" w:customStyle="1" w:styleId="Normln11">
    <w:name w:val="Normální 11"/>
    <w:basedOn w:val="Normln"/>
    <w:rsid w:val="00870F2F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B76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769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152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z@mt-legal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mpsv.cz/images/clanky/5699/logoMPSV-m-sm.jp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OCVBqt5DQwTFfCvzkGGe5NJco4M=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YJ/+pl8s34MJ43fr4TTuSYzDfDQ=</DigestValue>
    </Reference>
  </SignedInfo>
  <SignatureValue>icevyEHaI0TCTbyWyys/rf+w/zud0PNitnYuUISfZMFRKMZNlMKbZq2jjKXDZ8cfzZkrj1JUjzP4
pNpAmwbFbxcq5mQoHFuA5qfBVzXj1NMq6ImPzGtFPSPHkHa2y+Dq44VxIWOPPyjw0oImmKhYacUd
dRyhtDUwdwwH7uvJOSx0RtttmryCqCBTBLuZeHzBU/4ufUyXmNrPrX0ToD5HmUC8Gxxee8MdulLP
Cikd0gfRI6CZkuyByshHZGWn0fYK7zhl2ywVEqWsBwhZjSf3I9WgfU6tINghrFGxD7aIcI4LVX1q
AAxT0gWP3ItR7s/ezFvUM46f5TOoMP6EIDjNNg==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R21aYjqh/f3NpDK/k0BG4lqNbn0=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mRbrLZoA5DnkFC3tpHfi0zTdTEw=</DigestValue>
      </Reference>
      <Reference URI="/word/settings.xml?ContentType=application/vnd.openxmlformats-officedocument.wordprocessingml.settings+xml">
        <DigestMethod Algorithm="http://www.w3.org/2000/09/xmldsig#sha1"/>
        <DigestValue>6hFyoWb/qzpzoRaPou9ELuoFzh8=</DigestValue>
      </Reference>
      <Reference URI="/word/stylesWithEffects.xml?ContentType=application/vnd.ms-word.stylesWithEffects+xml">
        <DigestMethod Algorithm="http://www.w3.org/2000/09/xmldsig#sha1"/>
        <DigestValue>km1lm7KXyZL8v0yxSkHeeBZ0lcc=</DigestValue>
      </Reference>
      <Reference URI="/word/styles.xml?ContentType=application/vnd.openxmlformats-officedocument.wordprocessingml.styles+xml">
        <DigestMethod Algorithm="http://www.w3.org/2000/09/xmldsig#sha1"/>
        <DigestValue>UIAqu1kD0SUV5db1g9Yx4oDT6uo=</DigestValue>
      </Reference>
      <Reference URI="/word/footnotes.xml?ContentType=application/vnd.openxmlformats-officedocument.wordprocessingml.footnotes+xml">
        <DigestMethod Algorithm="http://www.w3.org/2000/09/xmldsig#sha1"/>
        <DigestValue>uON+rWyfwYaeXHXfFOhULKlKBQE=</DigestValue>
      </Reference>
      <Reference URI="/word/endnotes.xml?ContentType=application/vnd.openxmlformats-officedocument.wordprocessingml.endnotes+xml">
        <DigestMethod Algorithm="http://www.w3.org/2000/09/xmldsig#sha1"/>
        <DigestValue>AD+Eb+eIIT9UItki7ol5SkZO3n4=</DigestValue>
      </Reference>
      <Reference URI="/word/footer2.xml?ContentType=application/vnd.openxmlformats-officedocument.wordprocessingml.footer+xml">
        <DigestMethod Algorithm="http://www.w3.org/2000/09/xmldsig#sha1"/>
        <DigestValue>Ri2EXtqzyKNDympkCSL3b95xueA=</DigestValue>
      </Reference>
      <Reference URI="/word/document.xml?ContentType=application/vnd.openxmlformats-officedocument.wordprocessingml.document.main+xml">
        <DigestMethod Algorithm="http://www.w3.org/2000/09/xmldsig#sha1"/>
        <DigestValue>hkRYqCu2yzN6u8/CF47FPYpnod8=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header2.xml?ContentType=application/vnd.openxmlformats-officedocument.wordprocessingml.header+xml">
        <DigestMethod Algorithm="http://www.w3.org/2000/09/xmldsig#sha1"/>
        <DigestValue>vIes4McIrxp8Wyk/9X2XFUoIN2M=</DigestValue>
      </Reference>
      <Reference URI="/word/header1.xml?ContentType=application/vnd.openxmlformats-officedocument.wordprocessingml.header+xml">
        <DigestMethod Algorithm="http://www.w3.org/2000/09/xmldsig#sha1"/>
        <DigestValue>gGAJqBPVyxXBfeEvwr0vV2ago3A=</DigestValue>
      </Reference>
      <Reference URI="/word/footer1.xml?ContentType=application/vnd.openxmlformats-officedocument.wordprocessingml.footer+xml">
        <DigestMethod Algorithm="http://www.w3.org/2000/09/xmldsig#sha1"/>
        <DigestValue>G7zMmKMpew8kXGCKc7J4gFTclp4=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j8KUPCFZN2/0w47KOkWkRemO1Ms=</DigestValue>
      </Reference>
    </Manifest>
    <SignatureProperties>
      <SignatureProperty Id="idSignatureTime" Target="#idPackageSignature">
        <mdssi:SignatureTime>
          <mdssi:Format>YYYY-MM-DDThh:mm:ssTZD</mdssi:Format>
          <mdssi:Value>2016-09-06T13:55:12Z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2016-09-06T13:55:12Z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F008B-FB34-4D08-B3AD-A93BE3ADA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1391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Najmanová Alena Ing. (MPSV)</cp:lastModifiedBy>
  <cp:revision>3</cp:revision>
  <cp:lastPrinted>2016-09-06T13:54:00Z</cp:lastPrinted>
  <dcterms:created xsi:type="dcterms:W3CDTF">2016-03-21T13:07:00Z</dcterms:created>
  <dcterms:modified xsi:type="dcterms:W3CDTF">2016-09-06T13:55:00Z</dcterms:modified>
</cp:coreProperties>
</file>